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67C6AB29" w:rsidR="00F70874" w:rsidRPr="00AB6E83" w:rsidRDefault="00474F67" w:rsidP="00F70874">
      <w:pPr>
        <w:pStyle w:val="Unittitle"/>
        <w:spacing w:after="200"/>
      </w:pPr>
      <w:r w:rsidRPr="00AB6E83">
        <w:t xml:space="preserve">Unit </w:t>
      </w:r>
      <w:r w:rsidR="00F70874" w:rsidRPr="00AB6E83">
        <w:t>2</w:t>
      </w:r>
      <w:r w:rsidRPr="00AB6E83">
        <w:t xml:space="preserve">01: </w:t>
      </w:r>
      <w:r w:rsidR="00F70874" w:rsidRPr="00AB6E83">
        <w:t>Employment and employability in the construction sector</w:t>
      </w:r>
      <w:r w:rsidR="004F4CC1">
        <w:t xml:space="preserve"> (Tutor)</w:t>
      </w:r>
    </w:p>
    <w:p w14:paraId="5C4F3365" w14:textId="0BF40386" w:rsidR="00474F67" w:rsidRPr="00AB6E83" w:rsidRDefault="00474F67" w:rsidP="00CF1BE9">
      <w:pPr>
        <w:pStyle w:val="Heading1"/>
      </w:pPr>
      <w:r w:rsidRPr="00AB6E83">
        <w:t xml:space="preserve">Worksheet </w:t>
      </w:r>
      <w:r w:rsidR="00B96002" w:rsidRPr="00AB6E83">
        <w:t>1</w:t>
      </w:r>
      <w:r w:rsidR="00B96002">
        <w:t>3</w:t>
      </w:r>
      <w:r w:rsidR="00DA3B76" w:rsidRPr="00AB6E83">
        <w:t xml:space="preserve">: </w:t>
      </w:r>
      <w:bookmarkStart w:id="0" w:name="_Hlk131340986"/>
      <w:r w:rsidR="00CF1BE9" w:rsidRPr="00AB6E83">
        <w:t xml:space="preserve">Scope of </w:t>
      </w:r>
      <w:bookmarkEnd w:id="0"/>
      <w:r w:rsidR="009F170E">
        <w:t>r</w:t>
      </w:r>
      <w:r w:rsidR="009F170E" w:rsidRPr="00AB6E83">
        <w:t>esponsibility</w:t>
      </w:r>
    </w:p>
    <w:p w14:paraId="71148746" w14:textId="0058458B" w:rsidR="00CF1BE9" w:rsidRPr="00AB6E83" w:rsidRDefault="00FC0BA5" w:rsidP="00CF1BE9">
      <w:r w:rsidRPr="00EB598E">
        <w:rPr>
          <w:b/>
        </w:rPr>
        <w:t>Task:</w:t>
      </w:r>
      <w:r>
        <w:t xml:space="preserve"> </w:t>
      </w:r>
      <w:r w:rsidR="000229ED" w:rsidRPr="00AB6E83">
        <w:t>Answer the following questions about your potential scope of responsibility as a tradesperson in the construction industry</w:t>
      </w:r>
      <w:r w:rsidR="00C9076E" w:rsidRPr="00F86A96">
        <w:t>.</w:t>
      </w:r>
      <w:r w:rsidR="000229ED" w:rsidRPr="00AB6E83">
        <w:t xml:space="preserve"> </w:t>
      </w:r>
    </w:p>
    <w:p w14:paraId="17AC4E75" w14:textId="77777777" w:rsidR="000229ED" w:rsidRPr="00AB6E83" w:rsidRDefault="000229ED" w:rsidP="00CF1BE9"/>
    <w:p w14:paraId="4B22B039" w14:textId="417CB2A1" w:rsidR="00CF1BE9" w:rsidRPr="00AB6E83" w:rsidRDefault="00FC0BA5" w:rsidP="00EB598E">
      <w:r>
        <w:t xml:space="preserve">1 </w:t>
      </w:r>
      <w:r w:rsidR="00CF1BE9" w:rsidRPr="00AB6E83">
        <w:t>What is the scope of responsibility for a tradesperson in the UK construction industry?</w:t>
      </w:r>
    </w:p>
    <w:p w14:paraId="0CCF5885" w14:textId="4A3E53F2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>The scope of responsibility for a tradesperson in the UK construction industry includes ensuring compliance with health and safety regulations, following building codes and standards</w:t>
      </w:r>
      <w:r w:rsidR="00570B63" w:rsidRPr="00EB598E">
        <w:rPr>
          <w:color w:val="FF0000"/>
        </w:rPr>
        <w:t>,</w:t>
      </w:r>
      <w:r w:rsidRPr="00EB598E">
        <w:rPr>
          <w:color w:val="FF0000"/>
        </w:rPr>
        <w:t xml:space="preserve"> and delivering quality workmanship.</w:t>
      </w:r>
    </w:p>
    <w:p w14:paraId="3D4BA851" w14:textId="77777777" w:rsidR="000229ED" w:rsidRPr="00EB598E" w:rsidRDefault="000229ED" w:rsidP="00CF1BE9">
      <w:pPr>
        <w:rPr>
          <w:color w:val="FF0000"/>
        </w:rPr>
      </w:pPr>
    </w:p>
    <w:p w14:paraId="0983A9AE" w14:textId="443EE332" w:rsidR="00CF1BE9" w:rsidRPr="00AB6E83" w:rsidRDefault="00FC0BA5" w:rsidP="00EB598E">
      <w:r>
        <w:t xml:space="preserve">2 </w:t>
      </w:r>
      <w:r w:rsidR="00CF1BE9" w:rsidRPr="00AB6E83">
        <w:t>Why is it important for a tradesperson to have a good understanding of their responsibilities?</w:t>
      </w:r>
    </w:p>
    <w:p w14:paraId="1B113701" w14:textId="02404962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 xml:space="preserve">A </w:t>
      </w:r>
      <w:r w:rsidR="009F17A8" w:rsidRPr="00EB598E">
        <w:rPr>
          <w:color w:val="FF0000"/>
        </w:rPr>
        <w:t>tradesperso</w:t>
      </w:r>
      <w:r w:rsidR="009F17A8">
        <w:rPr>
          <w:color w:val="FF0000"/>
        </w:rPr>
        <w:t>n’</w:t>
      </w:r>
      <w:r w:rsidR="009F17A8" w:rsidRPr="00EB598E">
        <w:rPr>
          <w:color w:val="FF0000"/>
        </w:rPr>
        <w:t xml:space="preserve">s </w:t>
      </w:r>
      <w:r w:rsidRPr="00EB598E">
        <w:rPr>
          <w:color w:val="FF0000"/>
        </w:rPr>
        <w:t>understanding of their responsibilities enables them to make informed decisions when rectifying problems, which can help to ensure compliance with regulations, improve safety and deliver quality work.</w:t>
      </w:r>
    </w:p>
    <w:p w14:paraId="60AECDB1" w14:textId="77777777" w:rsidR="000229ED" w:rsidRPr="00AB6E83" w:rsidRDefault="000229ED" w:rsidP="00CF1BE9"/>
    <w:p w14:paraId="7E77DD14" w14:textId="774BE84D" w:rsidR="00CF1BE9" w:rsidRPr="00AB6E83" w:rsidRDefault="00FC0BA5" w:rsidP="00EB598E">
      <w:r>
        <w:t xml:space="preserve">3 </w:t>
      </w:r>
      <w:r w:rsidR="00CF1BE9" w:rsidRPr="00AB6E83">
        <w:t>How can a tradesperson ensure they are meeting their responsibilities?</w:t>
      </w:r>
    </w:p>
    <w:p w14:paraId="57693F8D" w14:textId="6083DD40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>A tradesperson can ensure they are meeting their responsibilities by regularly updating their knowledge of building codes and regulations, seeking clarification from their supervisor when needed</w:t>
      </w:r>
      <w:r w:rsidR="00570B63" w:rsidRPr="00EB598E">
        <w:rPr>
          <w:color w:val="FF0000"/>
        </w:rPr>
        <w:t>,</w:t>
      </w:r>
      <w:r w:rsidRPr="00EB598E">
        <w:rPr>
          <w:color w:val="FF0000"/>
        </w:rPr>
        <w:t xml:space="preserve"> and following established procedures and protocols.</w:t>
      </w:r>
    </w:p>
    <w:p w14:paraId="3FF75DEC" w14:textId="77777777" w:rsidR="000229ED" w:rsidRPr="00AB6E83" w:rsidRDefault="000229ED" w:rsidP="00CF1BE9"/>
    <w:p w14:paraId="7BB7E4A7" w14:textId="36FE0786" w:rsidR="00CF1BE9" w:rsidRPr="00AB6E83" w:rsidRDefault="00FC0BA5" w:rsidP="00EB598E">
      <w:r>
        <w:t xml:space="preserve">4 </w:t>
      </w:r>
      <w:r w:rsidR="00CF1BE9" w:rsidRPr="00AB6E83">
        <w:t>What are some potential consequences of a tradesperson failing to meet their responsibilities?</w:t>
      </w:r>
    </w:p>
    <w:p w14:paraId="58CBD21A" w14:textId="3DCBCCE5" w:rsidR="00CF1BE9" w:rsidRPr="00EB598E" w:rsidRDefault="00CF1BE9" w:rsidP="00CF1BE9">
      <w:pPr>
        <w:rPr>
          <w:color w:val="FF0000"/>
        </w:rPr>
      </w:pPr>
      <w:r w:rsidRPr="00EB598E">
        <w:rPr>
          <w:color w:val="FF0000"/>
        </w:rPr>
        <w:t>The consequences of a tradesperson failing to meet their responsibilities can include injury or harm to themselves or others, damage to property, legal liability and reputational damage to themselves or their employer.</w:t>
      </w:r>
    </w:p>
    <w:p w14:paraId="481C0AFB" w14:textId="77777777" w:rsidR="000229ED" w:rsidRPr="00AB6E83" w:rsidRDefault="000229ED" w:rsidP="00CF1BE9"/>
    <w:p w14:paraId="1E481DF8" w14:textId="5E83FA3D" w:rsidR="00CF1BE9" w:rsidRPr="00AB6E83" w:rsidRDefault="00FC0BA5" w:rsidP="00EB598E">
      <w:r>
        <w:t xml:space="preserve">5 </w:t>
      </w:r>
      <w:r w:rsidR="00CF1BE9" w:rsidRPr="00AB6E83">
        <w:t>How can employers support their tradespeople in meeting their responsibilities?</w:t>
      </w:r>
    </w:p>
    <w:p w14:paraId="174414C7" w14:textId="4E805591" w:rsidR="00CF1BE9" w:rsidRPr="00EB598E" w:rsidRDefault="00CF1BE9" w:rsidP="00EB598E">
      <w:pPr>
        <w:pStyle w:val="Answer"/>
        <w:rPr>
          <w:color w:val="FF0000"/>
        </w:rPr>
      </w:pPr>
      <w:r w:rsidRPr="00EB598E">
        <w:rPr>
          <w:color w:val="FF0000"/>
        </w:rPr>
        <w:t>Employers can support their tradespeople in meeting their responsibilities by providing adequate training and resources, establishing clear procedures and protocols</w:t>
      </w:r>
      <w:r w:rsidR="00556927" w:rsidRPr="00EB598E">
        <w:rPr>
          <w:color w:val="FF0000"/>
        </w:rPr>
        <w:t>,</w:t>
      </w:r>
      <w:r w:rsidRPr="00EB598E">
        <w:rPr>
          <w:color w:val="FF0000"/>
        </w:rPr>
        <w:t xml:space="preserve"> and fostering a culture of safety and compliance within the workplace.</w:t>
      </w:r>
    </w:p>
    <w:p w14:paraId="452BDCE8" w14:textId="72C44822" w:rsidR="0064345F" w:rsidRPr="00EB598E" w:rsidRDefault="0064345F" w:rsidP="00CF1BE9">
      <w:pPr>
        <w:rPr>
          <w:color w:val="FF0000"/>
        </w:rPr>
      </w:pPr>
    </w:p>
    <w:p w14:paraId="7B18EEFB" w14:textId="655178F1" w:rsidR="0064345F" w:rsidRPr="00AB6E83" w:rsidRDefault="00FC0BA5" w:rsidP="00EB598E">
      <w:r>
        <w:t xml:space="preserve">6 </w:t>
      </w:r>
      <w:r w:rsidR="0064345F" w:rsidRPr="00AB6E83">
        <w:t xml:space="preserve">What are some situations where it might be necessary to involve a supervisor in problem-solving as a tradesperson in the UK construction industry? </w:t>
      </w:r>
    </w:p>
    <w:p w14:paraId="1F6356BB" w14:textId="7E85B9D0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 xml:space="preserve">Some situations where it might be necessary to involve a supervisor include complex problems, safety issues, lack of resources, regulatory compliance and client </w:t>
      </w:r>
      <w:r w:rsidR="0031081C" w:rsidRPr="00EB598E">
        <w:rPr>
          <w:color w:val="FF0000"/>
        </w:rPr>
        <w:t>changing the design or requests</w:t>
      </w:r>
      <w:r w:rsidRPr="00EB598E">
        <w:rPr>
          <w:color w:val="FF0000"/>
        </w:rPr>
        <w:t>.</w:t>
      </w:r>
    </w:p>
    <w:p w14:paraId="41031741" w14:textId="77777777" w:rsidR="0064345F" w:rsidRPr="00EB598E" w:rsidRDefault="0064345F" w:rsidP="0064345F">
      <w:pPr>
        <w:rPr>
          <w:color w:val="FF0000"/>
        </w:rPr>
      </w:pPr>
    </w:p>
    <w:p w14:paraId="6364B6FB" w14:textId="77777777" w:rsidR="00FC0BA5" w:rsidRDefault="00FC0BA5" w:rsidP="00EB598E"/>
    <w:p w14:paraId="29CCA176" w14:textId="77777777" w:rsidR="00FC0BA5" w:rsidRDefault="00FC0BA5" w:rsidP="00EB598E"/>
    <w:p w14:paraId="2A5B0363" w14:textId="77777777" w:rsidR="00FC0BA5" w:rsidRDefault="00FC0BA5" w:rsidP="00EB598E"/>
    <w:p w14:paraId="2E9FF1DB" w14:textId="3B06D661" w:rsidR="0064345F" w:rsidRPr="00AB6E83" w:rsidRDefault="00FC0BA5" w:rsidP="00EB598E">
      <w:r>
        <w:lastRenderedPageBreak/>
        <w:t xml:space="preserve">7 </w:t>
      </w:r>
      <w:r w:rsidR="0064345F" w:rsidRPr="00AB6E83">
        <w:t xml:space="preserve">How can tradespeople determine when it is appropriate to pass on responsibility for problem-solving to a supervisor? </w:t>
      </w:r>
    </w:p>
    <w:p w14:paraId="3DC23ED4" w14:textId="1CF22188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>Tradespeople can use their judgement to determine when to involve a supervisor by considering factors such as the complexity of the problem, the level of risk involved and the resources available to address the problem.</w:t>
      </w:r>
    </w:p>
    <w:p w14:paraId="5FF1163E" w14:textId="77777777" w:rsidR="0064345F" w:rsidRPr="00AB6E83" w:rsidRDefault="0064345F" w:rsidP="0064345F">
      <w:pPr>
        <w:ind w:left="360"/>
      </w:pPr>
    </w:p>
    <w:p w14:paraId="3EEF3073" w14:textId="174419C4" w:rsidR="0064345F" w:rsidRPr="00AB6E83" w:rsidRDefault="00FC0BA5" w:rsidP="00EB598E">
      <w:r>
        <w:t xml:space="preserve">8 </w:t>
      </w:r>
      <w:r w:rsidR="0064345F" w:rsidRPr="00AB6E83">
        <w:t xml:space="preserve">Why is it important to involve a supervisor in problem-solving in cases where the problem poses a risk to safety or health? </w:t>
      </w:r>
    </w:p>
    <w:p w14:paraId="3C0DF457" w14:textId="0FFD304E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>Involving a supervisor in cases where the problem poses a risk to safety or health is important because the supervisor can assess the situation and take appropriate action to ensure the safety of all involved.</w:t>
      </w:r>
    </w:p>
    <w:p w14:paraId="7E63759C" w14:textId="77777777" w:rsidR="0064345F" w:rsidRPr="00EB598E" w:rsidRDefault="0064345F" w:rsidP="0064345F">
      <w:pPr>
        <w:ind w:left="360"/>
        <w:rPr>
          <w:color w:val="FF0000"/>
        </w:rPr>
      </w:pPr>
    </w:p>
    <w:p w14:paraId="48A3D0DE" w14:textId="11FDA599" w:rsidR="0064345F" w:rsidRPr="00AB6E83" w:rsidRDefault="00FC0BA5" w:rsidP="00EB598E">
      <w:r>
        <w:t xml:space="preserve">9 </w:t>
      </w:r>
      <w:r w:rsidR="0064345F" w:rsidRPr="00AB6E83">
        <w:t xml:space="preserve">How can effective communication with supervisors help in problem-solving as a tradesperson? </w:t>
      </w:r>
    </w:p>
    <w:p w14:paraId="79F36091" w14:textId="7F32E843" w:rsidR="0064345F" w:rsidRPr="00EB598E" w:rsidRDefault="0064345F" w:rsidP="00EB598E">
      <w:pPr>
        <w:pStyle w:val="Answer"/>
        <w:rPr>
          <w:color w:val="FF0000"/>
        </w:rPr>
      </w:pPr>
      <w:r w:rsidRPr="00EB598E">
        <w:rPr>
          <w:color w:val="FF0000"/>
        </w:rPr>
        <w:t>Effective communication with supervisors is important in problem-solving as it ensures that everyone involved is aware of the situation and can work together to find a solution. It also helps to ensure that the tradesperson has the necessary support and resources to address the problem effectively.</w:t>
      </w:r>
    </w:p>
    <w:p w14:paraId="63096949" w14:textId="77777777" w:rsidR="0064345F" w:rsidRPr="00EB598E" w:rsidRDefault="0064345F" w:rsidP="00CF1BE9">
      <w:pPr>
        <w:rPr>
          <w:color w:val="FF0000"/>
        </w:rPr>
      </w:pPr>
    </w:p>
    <w:sectPr w:rsidR="0064345F" w:rsidRPr="00EB598E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3D1DD" w14:textId="77777777" w:rsidR="00C25B9E" w:rsidRDefault="00C25B9E">
      <w:pPr>
        <w:spacing w:before="0" w:after="0"/>
      </w:pPr>
      <w:r>
        <w:separator/>
      </w:r>
    </w:p>
  </w:endnote>
  <w:endnote w:type="continuationSeparator" w:id="0">
    <w:p w14:paraId="63030647" w14:textId="77777777" w:rsidR="00C25B9E" w:rsidRDefault="00C25B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2694C592" w:rsidR="000229ED" w:rsidRPr="00F03E33" w:rsidRDefault="00267CC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ins w:id="1" w:author="Charlie Evans" w:date="2026-01-26T09:41:00Z" w16du:dateUtc="2026-01-26T09:41:00Z">
      <w:r w:rsidRPr="004B6E5D">
        <w:rPr>
          <w:rFonts w:cs="Arial"/>
        </w:rPr>
        <w:t xml:space="preserve">© </w:t>
      </w:r>
      <w:r>
        <w:rPr>
          <w:rFonts w:cs="Arial"/>
        </w:rPr>
        <w:t xml:space="preserve">City &amp; Guilds Limited. </w:t>
      </w:r>
      <w:r w:rsidRPr="004B6E5D">
        <w:rPr>
          <w:rFonts w:cs="Arial"/>
        </w:rPr>
        <w:t>All rights reserved.</w:t>
      </w:r>
      <w:r>
        <w:rPr>
          <w:rFonts w:cs="Arial"/>
        </w:rPr>
        <w:t xml:space="preserve"> </w:t>
      </w:r>
    </w:ins>
    <w:del w:id="2" w:author="Charlie Evans" w:date="2026-01-26T09:41:00Z" w16du:dateUtc="2026-01-26T09:41:00Z">
      <w:r w:rsidR="00BD3A57" w:rsidRPr="004B6E5D" w:rsidDel="00267CC6">
        <w:rPr>
          <w:rFonts w:cs="Arial"/>
        </w:rPr>
        <w:delText xml:space="preserve">© </w:delText>
      </w:r>
      <w:r w:rsidR="00BD3A57" w:rsidDel="00267CC6">
        <w:rPr>
          <w:rFonts w:cs="Arial"/>
        </w:rPr>
        <w:delText>2023 City and Guilds of London Institute</w:delText>
      </w:r>
      <w:r w:rsidR="00BD3A57" w:rsidRPr="004B6E5D" w:rsidDel="00267CC6">
        <w:rPr>
          <w:rFonts w:cs="Arial"/>
        </w:rPr>
        <w:delText>. All rights reserved.</w:delText>
      </w:r>
      <w:r w:rsidR="000229ED" w:rsidRPr="001C75AD" w:rsidDel="00267CC6">
        <w:rPr>
          <w:rFonts w:cs="Arial"/>
        </w:rPr>
        <w:tab/>
      </w:r>
    </w:del>
    <w:r w:rsidR="000229ED" w:rsidRPr="001C75AD">
      <w:rPr>
        <w:rFonts w:cs="Arial"/>
      </w:rPr>
      <w:t xml:space="preserve">Page </w:t>
    </w:r>
    <w:r w:rsidR="000229ED">
      <w:fldChar w:fldCharType="begin"/>
    </w:r>
    <w:r w:rsidR="000229ED">
      <w:instrText xml:space="preserve"> PAGE   \* MERGEFORMAT </w:instrText>
    </w:r>
    <w:r w:rsidR="000229ED">
      <w:fldChar w:fldCharType="separate"/>
    </w:r>
    <w:r w:rsidR="00FC0BA5">
      <w:rPr>
        <w:noProof/>
      </w:rPr>
      <w:t>2</w:t>
    </w:r>
    <w:r w:rsidR="000229ED">
      <w:rPr>
        <w:rFonts w:cs="Arial"/>
        <w:noProof/>
      </w:rPr>
      <w:fldChar w:fldCharType="end"/>
    </w:r>
    <w:r w:rsidR="000229ED" w:rsidRPr="001C75AD">
      <w:rPr>
        <w:rFonts w:cs="Arial"/>
      </w:rPr>
      <w:t xml:space="preserve"> of </w:t>
    </w:r>
    <w:fldSimple w:instr=" NUMPAGES   \* MERGEFORMAT ">
      <w:r w:rsidR="00FC0BA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37EB6" w14:textId="77777777" w:rsidR="00C25B9E" w:rsidRDefault="00C25B9E">
      <w:pPr>
        <w:spacing w:before="0" w:after="0"/>
      </w:pPr>
      <w:r>
        <w:separator/>
      </w:r>
    </w:p>
  </w:footnote>
  <w:footnote w:type="continuationSeparator" w:id="0">
    <w:p w14:paraId="6375C0CE" w14:textId="77777777" w:rsidR="00C25B9E" w:rsidRDefault="00C25B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F0560ED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77AE16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B96002">
      <w:rPr>
        <w:color w:val="0077E3"/>
        <w:sz w:val="24"/>
        <w:szCs w:val="28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6E2B0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0BC30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2240">
    <w:abstractNumId w:val="6"/>
  </w:num>
  <w:num w:numId="2" w16cid:durableId="131757846">
    <w:abstractNumId w:val="18"/>
  </w:num>
  <w:num w:numId="3" w16cid:durableId="858086367">
    <w:abstractNumId w:val="25"/>
  </w:num>
  <w:num w:numId="4" w16cid:durableId="803624576">
    <w:abstractNumId w:val="20"/>
  </w:num>
  <w:num w:numId="5" w16cid:durableId="1899706234">
    <w:abstractNumId w:val="9"/>
  </w:num>
  <w:num w:numId="6" w16cid:durableId="712077512">
    <w:abstractNumId w:val="19"/>
  </w:num>
  <w:num w:numId="7" w16cid:durableId="155922983">
    <w:abstractNumId w:val="9"/>
  </w:num>
  <w:num w:numId="8" w16cid:durableId="1351641284">
    <w:abstractNumId w:val="3"/>
  </w:num>
  <w:num w:numId="9" w16cid:durableId="615989993">
    <w:abstractNumId w:val="9"/>
    <w:lvlOverride w:ilvl="0">
      <w:startOverride w:val="1"/>
    </w:lvlOverride>
  </w:num>
  <w:num w:numId="10" w16cid:durableId="1661348985">
    <w:abstractNumId w:val="21"/>
  </w:num>
  <w:num w:numId="11" w16cid:durableId="1615821923">
    <w:abstractNumId w:val="17"/>
  </w:num>
  <w:num w:numId="12" w16cid:durableId="1412388000">
    <w:abstractNumId w:val="7"/>
  </w:num>
  <w:num w:numId="13" w16cid:durableId="1717505249">
    <w:abstractNumId w:val="16"/>
  </w:num>
  <w:num w:numId="14" w16cid:durableId="1281835686">
    <w:abstractNumId w:val="22"/>
  </w:num>
  <w:num w:numId="15" w16cid:durableId="1676298556">
    <w:abstractNumId w:val="14"/>
  </w:num>
  <w:num w:numId="16" w16cid:durableId="1944679186">
    <w:abstractNumId w:val="8"/>
  </w:num>
  <w:num w:numId="17" w16cid:durableId="722366327">
    <w:abstractNumId w:val="27"/>
  </w:num>
  <w:num w:numId="18" w16cid:durableId="844055150">
    <w:abstractNumId w:val="28"/>
  </w:num>
  <w:num w:numId="19" w16cid:durableId="1406227153">
    <w:abstractNumId w:val="5"/>
  </w:num>
  <w:num w:numId="20" w16cid:durableId="790783147">
    <w:abstractNumId w:val="4"/>
  </w:num>
  <w:num w:numId="21" w16cid:durableId="661589482">
    <w:abstractNumId w:val="12"/>
  </w:num>
  <w:num w:numId="22" w16cid:durableId="1276018249">
    <w:abstractNumId w:val="12"/>
    <w:lvlOverride w:ilvl="0">
      <w:startOverride w:val="1"/>
    </w:lvlOverride>
  </w:num>
  <w:num w:numId="23" w16cid:durableId="1674257456">
    <w:abstractNumId w:val="26"/>
  </w:num>
  <w:num w:numId="24" w16cid:durableId="146094779">
    <w:abstractNumId w:val="12"/>
    <w:lvlOverride w:ilvl="0">
      <w:startOverride w:val="1"/>
    </w:lvlOverride>
  </w:num>
  <w:num w:numId="25" w16cid:durableId="1685014224">
    <w:abstractNumId w:val="12"/>
    <w:lvlOverride w:ilvl="0">
      <w:startOverride w:val="1"/>
    </w:lvlOverride>
  </w:num>
  <w:num w:numId="26" w16cid:durableId="348600439">
    <w:abstractNumId w:val="13"/>
  </w:num>
  <w:num w:numId="27" w16cid:durableId="1650359893">
    <w:abstractNumId w:val="23"/>
  </w:num>
  <w:num w:numId="28" w16cid:durableId="1012798658">
    <w:abstractNumId w:val="12"/>
    <w:lvlOverride w:ilvl="0">
      <w:startOverride w:val="1"/>
    </w:lvlOverride>
  </w:num>
  <w:num w:numId="29" w16cid:durableId="1459838942">
    <w:abstractNumId w:val="24"/>
  </w:num>
  <w:num w:numId="30" w16cid:durableId="868641361">
    <w:abstractNumId w:val="12"/>
  </w:num>
  <w:num w:numId="31" w16cid:durableId="737093512">
    <w:abstractNumId w:val="12"/>
    <w:lvlOverride w:ilvl="0">
      <w:startOverride w:val="1"/>
    </w:lvlOverride>
  </w:num>
  <w:num w:numId="32" w16cid:durableId="2063744149">
    <w:abstractNumId w:val="12"/>
    <w:lvlOverride w:ilvl="0">
      <w:startOverride w:val="1"/>
    </w:lvlOverride>
  </w:num>
  <w:num w:numId="33" w16cid:durableId="859776941">
    <w:abstractNumId w:val="1"/>
  </w:num>
  <w:num w:numId="34" w16cid:durableId="888347111">
    <w:abstractNumId w:val="15"/>
  </w:num>
  <w:num w:numId="35" w16cid:durableId="508064731">
    <w:abstractNumId w:val="2"/>
  </w:num>
  <w:num w:numId="36" w16cid:durableId="393235496">
    <w:abstractNumId w:val="11"/>
  </w:num>
  <w:num w:numId="37" w16cid:durableId="83770867">
    <w:abstractNumId w:val="10"/>
  </w:num>
  <w:num w:numId="38" w16cid:durableId="163945417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rlie Evans">
    <w15:presenceInfo w15:providerId="AD" w15:userId="S::charlie.evans@cityandguilds.com::9964b21c-b77c-4334-8083-162c4eec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229ED"/>
    <w:rsid w:val="00082C62"/>
    <w:rsid w:val="000B231F"/>
    <w:rsid w:val="000B68BE"/>
    <w:rsid w:val="000E194B"/>
    <w:rsid w:val="00110217"/>
    <w:rsid w:val="001239B0"/>
    <w:rsid w:val="00152AC3"/>
    <w:rsid w:val="00156AF3"/>
    <w:rsid w:val="00180185"/>
    <w:rsid w:val="0019491D"/>
    <w:rsid w:val="001C3EC7"/>
    <w:rsid w:val="001F74AD"/>
    <w:rsid w:val="00203297"/>
    <w:rsid w:val="00267CC6"/>
    <w:rsid w:val="002B518D"/>
    <w:rsid w:val="002D07A8"/>
    <w:rsid w:val="0031081C"/>
    <w:rsid w:val="00326075"/>
    <w:rsid w:val="003405EA"/>
    <w:rsid w:val="00381425"/>
    <w:rsid w:val="00404B31"/>
    <w:rsid w:val="00474F67"/>
    <w:rsid w:val="0048500D"/>
    <w:rsid w:val="004C1393"/>
    <w:rsid w:val="004F4CC1"/>
    <w:rsid w:val="00524E1B"/>
    <w:rsid w:val="00556927"/>
    <w:rsid w:val="00570B63"/>
    <w:rsid w:val="00582307"/>
    <w:rsid w:val="005E7E37"/>
    <w:rsid w:val="006135C0"/>
    <w:rsid w:val="00637AF1"/>
    <w:rsid w:val="0064345F"/>
    <w:rsid w:val="006642FD"/>
    <w:rsid w:val="006807B0"/>
    <w:rsid w:val="00691B95"/>
    <w:rsid w:val="006B798A"/>
    <w:rsid w:val="006C5A8A"/>
    <w:rsid w:val="006D3AA3"/>
    <w:rsid w:val="006D4994"/>
    <w:rsid w:val="006E1028"/>
    <w:rsid w:val="006E19C2"/>
    <w:rsid w:val="006F7BAF"/>
    <w:rsid w:val="0072521F"/>
    <w:rsid w:val="00736D29"/>
    <w:rsid w:val="00797FA7"/>
    <w:rsid w:val="00862574"/>
    <w:rsid w:val="00867725"/>
    <w:rsid w:val="0088528F"/>
    <w:rsid w:val="008C1F1C"/>
    <w:rsid w:val="008D47A6"/>
    <w:rsid w:val="009975A0"/>
    <w:rsid w:val="009C5C6E"/>
    <w:rsid w:val="009F170E"/>
    <w:rsid w:val="009F17A8"/>
    <w:rsid w:val="00A1720D"/>
    <w:rsid w:val="00A2454C"/>
    <w:rsid w:val="00A647CE"/>
    <w:rsid w:val="00A712C7"/>
    <w:rsid w:val="00A74824"/>
    <w:rsid w:val="00AB6E83"/>
    <w:rsid w:val="00AD4B6A"/>
    <w:rsid w:val="00AD7C38"/>
    <w:rsid w:val="00AE245C"/>
    <w:rsid w:val="00B054EC"/>
    <w:rsid w:val="00B2548D"/>
    <w:rsid w:val="00B74FBA"/>
    <w:rsid w:val="00B877E9"/>
    <w:rsid w:val="00B96002"/>
    <w:rsid w:val="00BD3A57"/>
    <w:rsid w:val="00BE2C21"/>
    <w:rsid w:val="00BF1E81"/>
    <w:rsid w:val="00C01D20"/>
    <w:rsid w:val="00C05735"/>
    <w:rsid w:val="00C202BF"/>
    <w:rsid w:val="00C25B9E"/>
    <w:rsid w:val="00C858D7"/>
    <w:rsid w:val="00C9076E"/>
    <w:rsid w:val="00CB0905"/>
    <w:rsid w:val="00CF1BE9"/>
    <w:rsid w:val="00D073BC"/>
    <w:rsid w:val="00D56B82"/>
    <w:rsid w:val="00D97A7C"/>
    <w:rsid w:val="00DA2485"/>
    <w:rsid w:val="00DA3B76"/>
    <w:rsid w:val="00DA4B76"/>
    <w:rsid w:val="00DE29A8"/>
    <w:rsid w:val="00E60FD0"/>
    <w:rsid w:val="00E71555"/>
    <w:rsid w:val="00E92DD0"/>
    <w:rsid w:val="00EB598E"/>
    <w:rsid w:val="00EF56D9"/>
    <w:rsid w:val="00F03E33"/>
    <w:rsid w:val="00F06FBB"/>
    <w:rsid w:val="00F15749"/>
    <w:rsid w:val="00F420ED"/>
    <w:rsid w:val="00F42A36"/>
    <w:rsid w:val="00F70874"/>
    <w:rsid w:val="00FC0BA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D55A7D54-5692-48CC-888D-7EE74375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712C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71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12C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1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712C7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F420E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2776</Characters>
  <Application>Microsoft Office Word</Application>
  <DocSecurity>0</DocSecurity>
  <Lines>57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2023-03-14T16:05:00Z</cp:lastPrinted>
  <dcterms:created xsi:type="dcterms:W3CDTF">2026-01-26T09:42:00Z</dcterms:created>
  <dcterms:modified xsi:type="dcterms:W3CDTF">2026-01-26T09:42:00Z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